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2A" w:rsidRPr="00D92E2A" w:rsidRDefault="00D92E2A" w:rsidP="00D92E2A">
      <w:pPr>
        <w:pStyle w:val="a3"/>
        <w:suppressAutoHyphens/>
        <w:rPr>
          <w:sz w:val="16"/>
          <w:szCs w:val="16"/>
        </w:rPr>
      </w:pPr>
      <w:r w:rsidRPr="00D92E2A">
        <w:rPr>
          <w:sz w:val="16"/>
          <w:szCs w:val="16"/>
        </w:rPr>
        <w:t>ТИПОВАЯ ФОРМА</w:t>
      </w:r>
    </w:p>
    <w:p w:rsidR="00D92E2A" w:rsidRPr="00D92E2A" w:rsidRDefault="00D92E2A" w:rsidP="00D92E2A">
      <w:pPr>
        <w:pStyle w:val="a3"/>
        <w:suppressAutoHyphens/>
        <w:rPr>
          <w:b w:val="0"/>
          <w:sz w:val="16"/>
          <w:szCs w:val="16"/>
        </w:rPr>
      </w:pPr>
      <w:r w:rsidRPr="00D92E2A">
        <w:rPr>
          <w:sz w:val="16"/>
          <w:szCs w:val="16"/>
        </w:rPr>
        <w:t xml:space="preserve">Договора специального депозитарного счета </w:t>
      </w:r>
    </w:p>
    <w:p w:rsidR="00D92E2A" w:rsidRPr="00D92E2A" w:rsidRDefault="00D92E2A" w:rsidP="00D92E2A">
      <w:pPr>
        <w:suppressAutoHyphens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 xml:space="preserve">в валюте Российской Федерации / в иностранной валюте </w:t>
      </w:r>
    </w:p>
    <w:p w:rsidR="00D92E2A" w:rsidRPr="00D92E2A" w:rsidRDefault="00D92E2A" w:rsidP="00D92E2A">
      <w:pPr>
        <w:pStyle w:val="a3"/>
        <w:suppressAutoHyphens/>
        <w:rPr>
          <w:sz w:val="16"/>
          <w:szCs w:val="16"/>
        </w:rPr>
      </w:pPr>
    </w:p>
    <w:p w:rsidR="00D92E2A" w:rsidRPr="00D92E2A" w:rsidRDefault="00D92E2A" w:rsidP="00D92E2A">
      <w:pPr>
        <w:pStyle w:val="a3"/>
        <w:suppressAutoHyphens/>
        <w:rPr>
          <w:sz w:val="16"/>
          <w:szCs w:val="16"/>
        </w:rPr>
      </w:pPr>
    </w:p>
    <w:p w:rsidR="00D92E2A" w:rsidRPr="00D92E2A" w:rsidRDefault="00D92E2A" w:rsidP="00D92E2A">
      <w:pPr>
        <w:pStyle w:val="a3"/>
        <w:suppressAutoHyphens/>
        <w:rPr>
          <w:sz w:val="16"/>
          <w:szCs w:val="16"/>
        </w:rPr>
      </w:pPr>
      <w:r w:rsidRPr="00D92E2A">
        <w:rPr>
          <w:sz w:val="16"/>
          <w:szCs w:val="16"/>
        </w:rPr>
        <w:t>ДОГОВОР №_________</w:t>
      </w:r>
    </w:p>
    <w:p w:rsidR="00D92E2A" w:rsidRPr="00D92E2A" w:rsidRDefault="00D92E2A" w:rsidP="00D92E2A">
      <w:pPr>
        <w:suppressAutoHyphens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 xml:space="preserve">специального депозитарного счета </w:t>
      </w:r>
    </w:p>
    <w:p w:rsidR="00D92E2A" w:rsidRPr="00D92E2A" w:rsidRDefault="00D92E2A" w:rsidP="00D92E2A">
      <w:pPr>
        <w:suppressAutoHyphens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 xml:space="preserve">в валюте Российской Федерации / в иностранной валюте </w:t>
      </w:r>
    </w:p>
    <w:p w:rsidR="00D92E2A" w:rsidRPr="00D92E2A" w:rsidRDefault="00D92E2A" w:rsidP="00D92E2A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left="284" w:right="284"/>
        <w:rPr>
          <w:sz w:val="16"/>
          <w:szCs w:val="16"/>
        </w:rPr>
      </w:pPr>
      <w:r w:rsidRPr="00D92E2A">
        <w:rPr>
          <w:sz w:val="16"/>
          <w:szCs w:val="16"/>
        </w:rPr>
        <w:t>г.___________                                                                              «_____»_______________ 200___ г.</w:t>
      </w:r>
    </w:p>
    <w:p w:rsidR="00D92E2A" w:rsidRPr="00D92E2A" w:rsidRDefault="00D92E2A" w:rsidP="00D92E2A">
      <w:pPr>
        <w:suppressAutoHyphens/>
        <w:ind w:left="284" w:right="284" w:firstLine="426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2" w:firstLine="710"/>
        <w:rPr>
          <w:sz w:val="16"/>
          <w:szCs w:val="16"/>
        </w:rPr>
      </w:pPr>
      <w:r w:rsidRPr="00D92E2A">
        <w:rPr>
          <w:sz w:val="16"/>
          <w:szCs w:val="16"/>
        </w:rPr>
        <w:t xml:space="preserve"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и________________________________________________________________________________, </w:t>
      </w:r>
    </w:p>
    <w:p w:rsidR="00D92E2A" w:rsidRPr="00D92E2A" w:rsidRDefault="00D92E2A" w:rsidP="00D92E2A">
      <w:pPr>
        <w:suppressAutoHyphens/>
        <w:ind w:right="-2"/>
        <w:rPr>
          <w:sz w:val="16"/>
          <w:szCs w:val="16"/>
        </w:rPr>
      </w:pPr>
      <w:proofErr w:type="gramStart"/>
      <w:r w:rsidRPr="00D92E2A">
        <w:rPr>
          <w:sz w:val="16"/>
          <w:szCs w:val="16"/>
        </w:rPr>
        <w:t>осуществляющее депозитарную деятельность на основании лицензии № _____________ выданной ________________________ __.__.______ г., именуемое в дальнейшем «Депозитарий», в лице ____________________________________________ действующего на основании________________________________________________________, с другой стороны, совместно именуемые «Стороны», по отдельности – «Сторона», заключили настоящий договор (далее – Договор), о нижеследующем:</w:t>
      </w:r>
      <w:proofErr w:type="gramEnd"/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>1. ПРЕДМЕТ ДОГОВОРА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1.1. Банк открывает Депозитарию специальный депозитарный счет №______________________________________ в российских рублях  / в иностранной валюте (далее – «Счет») в целях, предусмотренных Федеральным законом от 22.04.1996 № 39-ФЗ «О рынке ценных бумаг», и осуществляет расчетно-кассовое обслуживание Депозитария в порядке, предусмотренном действующим законодательством Российской Федерации, нормативным актами Центрального банка Российской Федерации, внутренними нормативными актами Банка и Договором.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1.2. В соответствии со ст. 7 Федерального закона от 22.04.1996 № 39-ФЗ “О рынке ценных бумаг” на денежные средства клиентов Депозитария (далее – депоненты), находящиеся на Счете, не может быть обращено взыскание по обязательствам Депозитария.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Депозитарий не вправе зачислять собственные денежные средства на Счет, за исключением случаев их выплаты депоненту, а также использовать в своих интересах денежные средства, находящиеся на Счете.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>2. ПОРЯДОК ОТКРЫТИЯ И ВЕДЕНИЯ СЧЕТА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2.1. Для открытия Счета Депозитарий представляет в Банк пакет документов в соответствии с Перечнем, установленным Банком. 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Депозитария при заключении Договора и могут быть изменены и/или дополнены Банком в одностороннем порядке.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2.2. Счет открывается при наличии открытого Клиенту в Банке расчетного (текущего) счета в валюте РФ №______________________________________(далее – «Сопутствующий счет».)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2.3. Счет открывается для учета полученных доходов по ценным бумагам и иных причитающихся владельцам ценных бумаг выплат, связанных с оказанием Депозитарием депозитарных услуг в соответствии с заключенными им договорами, связанными с осуществлением депозитарной деятельности на рынке ценных бумаг.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Договором.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2.4.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Депозитария в соответствии с законодательством Российской Федерации в валюте Российской Федерации.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>3. ПРАВА И ОБЯЗАННОСТИ СТОРОН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i/>
          <w:sz w:val="16"/>
          <w:szCs w:val="16"/>
        </w:rPr>
      </w:pPr>
      <w:r w:rsidRPr="00D92E2A">
        <w:rPr>
          <w:b/>
          <w:i/>
          <w:sz w:val="16"/>
          <w:szCs w:val="16"/>
        </w:rPr>
        <w:t>3.1. Банк обязан</w:t>
      </w:r>
      <w:r w:rsidRPr="00D92E2A">
        <w:rPr>
          <w:i/>
          <w:sz w:val="16"/>
          <w:szCs w:val="16"/>
        </w:rPr>
        <w:t>: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3.1.1. Открыть по заявлению Депозитария Счет Депозитарию при представлении им пакета документов, предусмотренного п. 2.1. Договора, а также при внесении Депозитарием платы, установленной Тарифами Банка, действующими в Банке на день открытия Счета.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3.1.2. Зачислять денежные средства, поступающие в адрес Депозитария, без ограничения, за исключением случаев, предусмотренных действующим законодательством Российской Федерации.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Депозитария, производится не позднее рабочего дня, следующего за днем поступления </w:t>
      </w:r>
      <w:proofErr w:type="gramStart"/>
      <w:r w:rsidRPr="00D92E2A">
        <w:rPr>
          <w:sz w:val="16"/>
          <w:szCs w:val="16"/>
        </w:rPr>
        <w:t>в</w:t>
      </w:r>
      <w:proofErr w:type="gramEnd"/>
      <w:r w:rsidRPr="00D92E2A">
        <w:rPr>
          <w:sz w:val="16"/>
          <w:szCs w:val="16"/>
        </w:rPr>
        <w:t xml:space="preserve"> </w:t>
      </w:r>
      <w:proofErr w:type="gramStart"/>
      <w:r w:rsidRPr="00D92E2A">
        <w:rPr>
          <w:sz w:val="16"/>
          <w:szCs w:val="16"/>
        </w:rPr>
        <w:t>Банка</w:t>
      </w:r>
      <w:proofErr w:type="gramEnd"/>
      <w:r w:rsidRPr="00D92E2A">
        <w:rPr>
          <w:sz w:val="16"/>
          <w:szCs w:val="16"/>
        </w:rPr>
        <w:t xml:space="preserve"> платежного документа, позволяющего однозначно установить, что получателем средств является Депозитарий.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3.1.3. Выполнять распоряжения Депозитария о перечислении денежных средств со Счета в порядке, установленном действующим законодательством Российской Федерации, Банковскими правилами и Договором.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3.1.4. Осуществлять списание денежных средств со Счета: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D92E2A">
        <w:rPr>
          <w:sz w:val="16"/>
          <w:szCs w:val="16"/>
        </w:rPr>
        <w:t>пределах</w:t>
      </w:r>
      <w:proofErr w:type="gramEnd"/>
      <w:r w:rsidRPr="00D92E2A">
        <w:rPr>
          <w:sz w:val="16"/>
          <w:szCs w:val="16"/>
        </w:rPr>
        <w:t xml:space="preserve"> имеющихся на нем средств.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D92E2A">
        <w:rPr>
          <w:sz w:val="16"/>
          <w:szCs w:val="16"/>
        </w:rPr>
        <w:t>в</w:t>
      </w:r>
      <w:proofErr w:type="gramEnd"/>
      <w:r w:rsidRPr="00D92E2A">
        <w:rPr>
          <w:sz w:val="16"/>
          <w:szCs w:val="16"/>
        </w:rPr>
        <w:t xml:space="preserve"> </w:t>
      </w:r>
      <w:proofErr w:type="gramStart"/>
      <w:r w:rsidRPr="00D92E2A">
        <w:rPr>
          <w:sz w:val="16"/>
          <w:szCs w:val="16"/>
        </w:rPr>
        <w:t>нему</w:t>
      </w:r>
      <w:proofErr w:type="gramEnd"/>
      <w:r w:rsidRPr="00D92E2A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3.1.5. Банк принимает к исполнению от Депозитария расчетные документы, оформленные в соответствии с требованиями действующего законодательства Российской Федерации и нормативных актов Банка России.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3.1.5.1. </w:t>
      </w:r>
      <w:proofErr w:type="gramStart"/>
      <w:r w:rsidRPr="00D92E2A">
        <w:rPr>
          <w:sz w:val="16"/>
          <w:szCs w:val="16"/>
        </w:rPr>
        <w:t>Платежный документ, поступивший в Банк от Депозитария, считается подписанным уполномоченными лицами Депозитария,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Депозитария, содержащимися в переданной Банку карточке образцов подписей и оттиска печати Депозитария.</w:t>
      </w:r>
      <w:proofErr w:type="gramEnd"/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lastRenderedPageBreak/>
        <w:t>3.1.6. Принимать к исполнению платежные документы Депозитария в рабочие дни в течение операционного дня, установленного в Банке. Платежные документы Депозитария, поступившие в Банк после окончания операционного дня, принимаются к исполнению следующим операционным днем.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Информация о продолжительности операционного дня доводится до сведения Депозитария путем вывешивания соответствующего объявления в клиентском зале структурного подразделения Банка, обслуживающего Депозитарий.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3.1.7. Предоставить Депозитарию комплекс услуг по расчетно-кассовому обслуживанию.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3.1.8. Консультировать Депозитарий по вопросам, имеющим непосредственное отношение к расчетному и кассовому обслуживанию по Договору.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3.1.9. Гарантировать тайну Счета, операций по Счету и сведений о Депозитарии. Сведения, составляющие банковскую тайну, предоставляются  лицам/органам, перечень которых установлен действующим законодательством Российской Федерации.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3.1.10. Информировать Депозитарий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Депозитарий.</w:t>
      </w:r>
    </w:p>
    <w:p w:rsidR="00D92E2A" w:rsidRPr="00D92E2A" w:rsidRDefault="00D92E2A" w:rsidP="00D92E2A">
      <w:pPr>
        <w:suppressAutoHyphens/>
        <w:autoSpaceDE w:val="0"/>
        <w:autoSpaceDN w:val="0"/>
        <w:adjustRightInd w:val="0"/>
        <w:rPr>
          <w:sz w:val="16"/>
          <w:szCs w:val="16"/>
        </w:rPr>
      </w:pPr>
      <w:r w:rsidRPr="00D92E2A">
        <w:rPr>
          <w:sz w:val="16"/>
          <w:szCs w:val="16"/>
        </w:rPr>
        <w:t xml:space="preserve">            3.1.11. </w:t>
      </w:r>
      <w:proofErr w:type="gramStart"/>
      <w:r w:rsidRPr="00D92E2A">
        <w:rPr>
          <w:sz w:val="16"/>
          <w:szCs w:val="16"/>
        </w:rPr>
        <w:t xml:space="preserve">Отказаться от заключения Договора в случае непредставления Депозитарием, Представителем Депозитария документов и сведений, необходимых для идентификации Депозитария, Представителя Депозитария,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i/>
          <w:sz w:val="16"/>
          <w:szCs w:val="16"/>
        </w:rPr>
      </w:pPr>
      <w:r w:rsidRPr="00D92E2A">
        <w:rPr>
          <w:b/>
          <w:i/>
          <w:sz w:val="16"/>
          <w:szCs w:val="16"/>
        </w:rPr>
        <w:t>3.2. Банк вправе</w:t>
      </w:r>
      <w:r w:rsidRPr="00D92E2A">
        <w:rPr>
          <w:i/>
          <w:sz w:val="16"/>
          <w:szCs w:val="16"/>
        </w:rPr>
        <w:t>: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3.2.1. </w:t>
      </w:r>
      <w:proofErr w:type="gramStart"/>
      <w:r w:rsidRPr="00D92E2A">
        <w:rPr>
          <w:sz w:val="16"/>
          <w:szCs w:val="16"/>
        </w:rPr>
        <w:t>Списывать денежные средства со Счета без распоряжения Депозитария в случаях, предусмотренных действующим законодательством Российской Федерации,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3.2.2. Взыскивать с Депозитария без распоряжения Депозитария: 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- ошибочно зачисленные на Счет суммы, выявленные Банком.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3.2.3. Отказать Депозитарию в осуществлении операций по Счету: 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превышает остаток денежных средств на счете, и/или сумма причитающегося Банку вознаграждения превышает остаток денежных средств на Сопутствующем счете.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3.2.3.2. </w:t>
      </w:r>
      <w:proofErr w:type="gramStart"/>
      <w:r w:rsidRPr="00D92E2A">
        <w:rPr>
          <w:sz w:val="16"/>
          <w:szCs w:val="16"/>
        </w:rPr>
        <w:t>Отказать в выполнении распоряжения Депозитария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D92E2A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3.2.4. Отказать Депозитарию в приеме к исполнению платежного документа в случае его ненадлежащего оформления Депозитарием.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</w:rPr>
      </w:pPr>
      <w:r w:rsidRPr="00D92E2A">
        <w:rPr>
          <w:sz w:val="16"/>
          <w:szCs w:val="16"/>
        </w:rPr>
        <w:t>3.2.5. Требовать от Депозитария предоставление дополнительной информации, обосновывающей характер сделок Депозитария или сведений, необходимых для изучения хозяйственной деятельности Депозитария,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3.2.6.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D92E2A">
        <w:rPr>
          <w:sz w:val="16"/>
          <w:szCs w:val="16"/>
        </w:rPr>
        <w:t>пп</w:t>
      </w:r>
      <w:proofErr w:type="spellEnd"/>
      <w:r w:rsidRPr="00D92E2A">
        <w:rPr>
          <w:sz w:val="16"/>
          <w:szCs w:val="16"/>
        </w:rPr>
        <w:t>. 3.1.10. Договора.</w:t>
      </w:r>
    </w:p>
    <w:p w:rsidR="00D92E2A" w:rsidRPr="00D92E2A" w:rsidRDefault="00D92E2A" w:rsidP="00D92E2A">
      <w:pPr>
        <w:pStyle w:val="ConsPlusNormal"/>
        <w:suppressAutoHyphens/>
        <w:jc w:val="both"/>
        <w:rPr>
          <w:sz w:val="16"/>
          <w:szCs w:val="16"/>
        </w:rPr>
      </w:pPr>
      <w:r w:rsidRPr="00D92E2A">
        <w:rPr>
          <w:rFonts w:ascii="Times New Roman" w:hAnsi="Times New Roman" w:cs="Times New Roman"/>
          <w:sz w:val="16"/>
          <w:szCs w:val="16"/>
        </w:rPr>
        <w:t xml:space="preserve">3.2.7. </w:t>
      </w:r>
      <w:proofErr w:type="gramStart"/>
      <w:r w:rsidRPr="00D92E2A">
        <w:rPr>
          <w:rFonts w:ascii="Times New Roman" w:hAnsi="Times New Roman" w:cs="Times New Roman"/>
          <w:sz w:val="16"/>
          <w:szCs w:val="16"/>
        </w:rPr>
        <w:t>В течение всего срока действия Договора требовать от Депозитария, представителя Депозитария  предоставления  документов и информации, касающихся Депозитария</w:t>
      </w:r>
      <w:r w:rsidRPr="00D92E2A">
        <w:rPr>
          <w:sz w:val="16"/>
          <w:szCs w:val="16"/>
        </w:rPr>
        <w:t xml:space="preserve"> </w:t>
      </w:r>
      <w:r w:rsidRPr="00D92E2A">
        <w:rPr>
          <w:rFonts w:ascii="Times New Roman" w:hAnsi="Times New Roman" w:cs="Times New Roman"/>
          <w:sz w:val="16"/>
          <w:szCs w:val="16"/>
        </w:rPr>
        <w:t>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</w:r>
      <w:proofErr w:type="gramEnd"/>
      <w:r w:rsidRPr="00D92E2A">
        <w:rPr>
          <w:rFonts w:ascii="Times New Roman" w:hAnsi="Times New Roman" w:cs="Times New Roman"/>
          <w:sz w:val="16"/>
          <w:szCs w:val="16"/>
        </w:rPr>
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</w:r>
      <w:r w:rsidRPr="00D92E2A">
        <w:rPr>
          <w:sz w:val="16"/>
          <w:szCs w:val="16"/>
        </w:rPr>
        <w:t xml:space="preserve">    </w:t>
      </w:r>
    </w:p>
    <w:p w:rsidR="00D92E2A" w:rsidRPr="00D92E2A" w:rsidRDefault="00D92E2A" w:rsidP="00D92E2A">
      <w:pPr>
        <w:pStyle w:val="ConsPlusNormal"/>
        <w:suppressAutoHyphens/>
        <w:jc w:val="both"/>
        <w:rPr>
          <w:rFonts w:ascii="Times New Roman" w:hAnsi="Times New Roman" w:cs="Times New Roman"/>
          <w:sz w:val="16"/>
          <w:szCs w:val="16"/>
        </w:rPr>
      </w:pPr>
      <w:r w:rsidRPr="00D92E2A">
        <w:rPr>
          <w:rFonts w:ascii="Times New Roman" w:hAnsi="Times New Roman" w:cs="Times New Roman"/>
          <w:sz w:val="16"/>
          <w:szCs w:val="16"/>
        </w:rPr>
        <w:t>3.2.8. Расторгнуть договор банковского счета с Депозитарием</w:t>
      </w:r>
      <w:r w:rsidRPr="00D92E2A">
        <w:rPr>
          <w:sz w:val="16"/>
          <w:szCs w:val="16"/>
        </w:rPr>
        <w:t xml:space="preserve"> </w:t>
      </w:r>
      <w:r w:rsidRPr="00D92E2A">
        <w:rPr>
          <w:rFonts w:ascii="Times New Roman" w:hAnsi="Times New Roman" w:cs="Times New Roman"/>
          <w:sz w:val="16"/>
          <w:szCs w:val="16"/>
        </w:rPr>
        <w:t>в случае принятия в течение календарного года двух и более решений об отказе в выполнении распоряжения Депозитария</w:t>
      </w:r>
      <w:r w:rsidRPr="00D92E2A">
        <w:rPr>
          <w:sz w:val="16"/>
          <w:szCs w:val="16"/>
        </w:rPr>
        <w:t xml:space="preserve"> </w:t>
      </w:r>
      <w:r w:rsidRPr="00D92E2A">
        <w:rPr>
          <w:rFonts w:ascii="Times New Roman" w:hAnsi="Times New Roman" w:cs="Times New Roman"/>
          <w:sz w:val="16"/>
          <w:szCs w:val="16"/>
        </w:rPr>
        <w:t xml:space="preserve">о совершении операции на основании </w:t>
      </w:r>
      <w:hyperlink r:id="rId4" w:history="1">
        <w:r w:rsidRPr="00D92E2A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D92E2A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D92E2A" w:rsidRPr="00D92E2A" w:rsidRDefault="00D92E2A" w:rsidP="00D92E2A">
      <w:pPr>
        <w:pStyle w:val="ConsPlusNormal"/>
        <w:suppressAutoHyphens/>
        <w:jc w:val="both"/>
        <w:rPr>
          <w:rFonts w:ascii="Times New Roman" w:hAnsi="Times New Roman" w:cs="Times New Roman"/>
          <w:sz w:val="16"/>
          <w:szCs w:val="16"/>
        </w:rPr>
      </w:pPr>
      <w:r w:rsidRPr="00D92E2A">
        <w:rPr>
          <w:rFonts w:ascii="Times New Roman" w:hAnsi="Times New Roman" w:cs="Times New Roman"/>
          <w:sz w:val="16"/>
          <w:szCs w:val="16"/>
        </w:rPr>
        <w:t>3.2.9. Банк вправе использовать представленные Депозитарием</w:t>
      </w:r>
      <w:r w:rsidRPr="00D92E2A">
        <w:rPr>
          <w:sz w:val="16"/>
          <w:szCs w:val="16"/>
        </w:rPr>
        <w:t xml:space="preserve"> </w:t>
      </w:r>
      <w:r w:rsidRPr="00D92E2A">
        <w:rPr>
          <w:rFonts w:ascii="Times New Roman" w:hAnsi="Times New Roman" w:cs="Times New Roman"/>
          <w:sz w:val="16"/>
          <w:szCs w:val="16"/>
        </w:rPr>
        <w:t>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i/>
          <w:sz w:val="16"/>
          <w:szCs w:val="16"/>
        </w:rPr>
      </w:pPr>
      <w:r w:rsidRPr="00D92E2A">
        <w:rPr>
          <w:b/>
          <w:i/>
          <w:sz w:val="16"/>
          <w:szCs w:val="16"/>
        </w:rPr>
        <w:t>3.3. Депозитарий</w:t>
      </w:r>
      <w:r w:rsidRPr="00D92E2A">
        <w:rPr>
          <w:sz w:val="16"/>
          <w:szCs w:val="16"/>
        </w:rPr>
        <w:t xml:space="preserve"> </w:t>
      </w:r>
      <w:r w:rsidRPr="00D92E2A">
        <w:rPr>
          <w:b/>
          <w:i/>
          <w:sz w:val="16"/>
          <w:szCs w:val="16"/>
        </w:rPr>
        <w:t>обязан</w:t>
      </w:r>
      <w:r w:rsidRPr="00D92E2A">
        <w:rPr>
          <w:i/>
          <w:sz w:val="16"/>
          <w:szCs w:val="16"/>
        </w:rPr>
        <w:t>: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расчетно-кассовых операций.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3.3.3. </w:t>
      </w:r>
      <w:proofErr w:type="gramStart"/>
      <w:r w:rsidRPr="00D92E2A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Депозитария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актами Банка России.</w:t>
      </w:r>
      <w:proofErr w:type="gramEnd"/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3.3.4. Оплачивать услуги Банка по совершению операций с денежными средствами, находящимися на Счете, в порядке, установленном п.5 Договора.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 xml:space="preserve">3.3.5.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D92E2A">
        <w:rPr>
          <w:sz w:val="16"/>
          <w:szCs w:val="16"/>
        </w:rPr>
        <w:t>непоступлении</w:t>
      </w:r>
      <w:proofErr w:type="spellEnd"/>
      <w:r w:rsidRPr="00D92E2A">
        <w:rPr>
          <w:sz w:val="16"/>
          <w:szCs w:val="16"/>
        </w:rPr>
        <w:t xml:space="preserve"> от Депозитария в указанные сроки возражений совершенные операции и остаток средств на Счете считаются подтвержденными.</w:t>
      </w:r>
    </w:p>
    <w:p w:rsidR="00D92E2A" w:rsidRPr="00D92E2A" w:rsidRDefault="00D92E2A" w:rsidP="00D92E2A">
      <w:pPr>
        <w:ind w:firstLine="708"/>
        <w:rPr>
          <w:sz w:val="16"/>
          <w:szCs w:val="16"/>
        </w:rPr>
      </w:pPr>
      <w:r w:rsidRPr="00D92E2A">
        <w:rPr>
          <w:sz w:val="16"/>
          <w:szCs w:val="16"/>
        </w:rPr>
        <w:t xml:space="preserve">3.3.6. В случае изменения сведений, представленных Депозитарием в соответствии с п. 2.1. Договора,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D92E2A">
        <w:rPr>
          <w:sz w:val="16"/>
          <w:szCs w:val="16"/>
        </w:rPr>
        <w:t>с даты</w:t>
      </w:r>
      <w:proofErr w:type="gramEnd"/>
      <w:r w:rsidRPr="00D92E2A">
        <w:rPr>
          <w:sz w:val="16"/>
          <w:szCs w:val="16"/>
        </w:rPr>
        <w:t xml:space="preserve"> такого изменения. </w:t>
      </w:r>
    </w:p>
    <w:p w:rsidR="00D92E2A" w:rsidRPr="00D92E2A" w:rsidRDefault="00D92E2A" w:rsidP="00D92E2A">
      <w:pPr>
        <w:ind w:firstLine="708"/>
        <w:rPr>
          <w:sz w:val="16"/>
          <w:szCs w:val="16"/>
        </w:rPr>
      </w:pPr>
      <w:r w:rsidRPr="00D92E2A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3.3.7. Представлять в Банк надлежащим образом оформленные платежные и иные документы.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3.3.8.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t>3.3.9.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  <w:r w:rsidRPr="00D92E2A">
        <w:rPr>
          <w:sz w:val="16"/>
          <w:szCs w:val="16"/>
        </w:rPr>
        <w:lastRenderedPageBreak/>
        <w:t>3.3.10.Перед заключением Договора ознакомиться с действующими Тарифами Банка.</w:t>
      </w:r>
    </w:p>
    <w:p w:rsidR="00D92E2A" w:rsidRPr="00D92E2A" w:rsidRDefault="00D92E2A" w:rsidP="00D92E2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92E2A">
        <w:rPr>
          <w:rFonts w:ascii="Times New Roman" w:hAnsi="Times New Roman" w:cs="Times New Roman"/>
          <w:sz w:val="16"/>
          <w:szCs w:val="16"/>
        </w:rPr>
        <w:t xml:space="preserve">    3.3.11. Предоставлять информацию, необходимую для </w:t>
      </w:r>
      <w:ins w:id="0" w:author="lebedeva.na" w:date="2017-07-25T14:42:00Z">
        <w:r w:rsidRPr="00D92E2A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D92E2A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D92E2A">
        <w:rPr>
          <w:sz w:val="16"/>
          <w:szCs w:val="16"/>
        </w:rPr>
        <w:t xml:space="preserve"> </w:t>
      </w:r>
      <w:r w:rsidRPr="00D92E2A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D92E2A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D92E2A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D92E2A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D92E2A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D92E2A" w:rsidRPr="00D92E2A" w:rsidRDefault="00D92E2A" w:rsidP="00D92E2A">
      <w:pPr>
        <w:pStyle w:val="ConsPlusNormal"/>
        <w:ind w:firstLine="540"/>
        <w:jc w:val="both"/>
        <w:rPr>
          <w:sz w:val="16"/>
          <w:szCs w:val="16"/>
        </w:rPr>
      </w:pPr>
      <w:r w:rsidRPr="00D92E2A">
        <w:rPr>
          <w:rFonts w:ascii="Times New Roman" w:hAnsi="Times New Roman" w:cs="Times New Roman"/>
          <w:sz w:val="16"/>
          <w:szCs w:val="16"/>
        </w:rPr>
        <w:t>3.3.12. При выполнении операций по Счету обеспечить на Сопутствующем счете остаток д</w:t>
      </w:r>
      <w:r w:rsidRPr="00D92E2A">
        <w:rPr>
          <w:rFonts w:ascii="Times New Roman" w:hAnsi="Times New Roman" w:cs="Times New Roman"/>
          <w:sz w:val="16"/>
          <w:szCs w:val="16"/>
        </w:rPr>
        <w:t>е</w:t>
      </w:r>
      <w:r w:rsidRPr="00D92E2A">
        <w:rPr>
          <w:rFonts w:ascii="Times New Roman" w:hAnsi="Times New Roman" w:cs="Times New Roman"/>
          <w:sz w:val="16"/>
          <w:szCs w:val="16"/>
        </w:rPr>
        <w:t>нежных средств, достаточный для уплаты вознаграждения Банка, в соответствии с п.4 Договора.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i/>
          <w:sz w:val="16"/>
          <w:szCs w:val="16"/>
          <w:rPrChange w:id="1" w:author="lebedeva.na" w:date="2017-07-27T11:41:00Z">
            <w:rPr>
              <w:i/>
              <w:sz w:val="22"/>
            </w:rPr>
          </w:rPrChange>
        </w:rPr>
      </w:pPr>
      <w:r w:rsidRPr="00D92E2A">
        <w:rPr>
          <w:b/>
          <w:i/>
          <w:sz w:val="16"/>
          <w:szCs w:val="16"/>
        </w:rPr>
        <w:t>3.4. Депозитарий</w:t>
      </w:r>
      <w:r w:rsidRPr="00D92E2A">
        <w:rPr>
          <w:sz w:val="16"/>
          <w:szCs w:val="16"/>
        </w:rPr>
        <w:t xml:space="preserve"> </w:t>
      </w:r>
      <w:r w:rsidRPr="00D92E2A">
        <w:rPr>
          <w:b/>
          <w:i/>
          <w:sz w:val="16"/>
          <w:szCs w:val="16"/>
        </w:rPr>
        <w:t>вправе</w:t>
      </w:r>
      <w:r w:rsidRPr="00D92E2A">
        <w:rPr>
          <w:i/>
          <w:sz w:val="16"/>
          <w:szCs w:val="16"/>
          <w:rPrChange w:id="2" w:author="lebedeva.na" w:date="2017-07-27T11:41:00Z">
            <w:rPr>
              <w:i/>
              <w:sz w:val="22"/>
            </w:rPr>
          </w:rPrChange>
        </w:rPr>
        <w:t>:</w:t>
      </w:r>
    </w:p>
    <w:p w:rsidR="00D92E2A" w:rsidRPr="00D92E2A" w:rsidRDefault="00D92E2A" w:rsidP="00D92E2A">
      <w:pPr>
        <w:suppressAutoHyphens/>
        <w:ind w:right="-1" w:firstLine="710"/>
        <w:rPr>
          <w:sz w:val="16"/>
          <w:szCs w:val="16"/>
          <w:rPrChange w:id="3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4" w:author="lebedeva.na" w:date="2017-07-27T11:41:00Z">
            <w:rPr>
              <w:sz w:val="22"/>
            </w:rPr>
          </w:rPrChange>
        </w:rPr>
        <w:t>3.4.1. Беспрепятственно распоряжаться денежными средствами, находящимися на Счете.</w:t>
      </w:r>
    </w:p>
    <w:p w:rsidR="00D92E2A" w:rsidRPr="00D92E2A" w:rsidRDefault="00D92E2A" w:rsidP="00D92E2A">
      <w:pPr>
        <w:suppressAutoHyphens/>
        <w:ind w:right="-1" w:firstLine="710"/>
        <w:rPr>
          <w:sz w:val="16"/>
          <w:szCs w:val="16"/>
          <w:rPrChange w:id="5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6" w:author="lebedeva.na" w:date="2017-07-27T11:41:00Z">
            <w:rPr>
              <w:sz w:val="22"/>
            </w:rPr>
          </w:rPrChange>
        </w:rPr>
        <w:t>3.4.2. Осуществлять операции по Счету в порядке, установленном действующим законодательством Российской Федерации и Договором.</w:t>
      </w:r>
    </w:p>
    <w:p w:rsidR="00D92E2A" w:rsidRPr="00D92E2A" w:rsidRDefault="00D92E2A" w:rsidP="00D92E2A">
      <w:pPr>
        <w:suppressAutoHyphens/>
        <w:ind w:right="-1" w:firstLine="710"/>
        <w:rPr>
          <w:sz w:val="16"/>
          <w:szCs w:val="16"/>
          <w:rPrChange w:id="7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8" w:author="lebedeva.na" w:date="2017-07-27T11:41:00Z">
            <w:rPr>
              <w:sz w:val="22"/>
            </w:rPr>
          </w:rPrChange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D92E2A" w:rsidRPr="00D92E2A" w:rsidRDefault="00D92E2A" w:rsidP="00D92E2A">
      <w:pPr>
        <w:suppressAutoHyphens/>
        <w:ind w:right="-1" w:firstLine="709"/>
        <w:rPr>
          <w:b/>
          <w:sz w:val="16"/>
          <w:szCs w:val="16"/>
          <w:rPrChange w:id="9" w:author="lebedeva.na" w:date="2017-07-27T11:41:00Z">
            <w:rPr>
              <w:b/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  <w:rPrChange w:id="10" w:author="lebedeva.na" w:date="2017-07-27T11:41:00Z">
            <w:rPr>
              <w:b/>
              <w:sz w:val="22"/>
            </w:rPr>
          </w:rPrChange>
        </w:rPr>
      </w:pPr>
      <w:r w:rsidRPr="00D92E2A">
        <w:rPr>
          <w:b/>
          <w:sz w:val="16"/>
          <w:szCs w:val="16"/>
          <w:rPrChange w:id="11" w:author="lebedeva.na" w:date="2017-07-27T11:41:00Z">
            <w:rPr>
              <w:b/>
              <w:sz w:val="22"/>
            </w:rPr>
          </w:rPrChange>
        </w:rPr>
        <w:t>4. ВОЗНАГРАЖДЕНИЕ БАНКА ЗА СОВЕРШЕНИЕ ОПЕРАЦИЙ ПО СЧЕТУ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  <w:rPrChange w:id="12" w:author="lebedeva.na" w:date="2017-07-27T11:41:00Z">
            <w:rPr>
              <w:b/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13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14" w:author="lebedeva.na" w:date="2017-07-27T11:41:00Z">
            <w:rPr>
              <w:sz w:val="22"/>
            </w:rPr>
          </w:rPrChange>
        </w:rPr>
        <w:t>4.1. За совершение операций с денежными средствами, находящимися на Счете, Депозитарий уплачивает Банку вознаграждение в соответствии с действующими Тарифами Банка.</w:t>
      </w:r>
    </w:p>
    <w:p w:rsidR="00D92E2A" w:rsidRPr="00D92E2A" w:rsidRDefault="00D92E2A" w:rsidP="00D92E2A">
      <w:pPr>
        <w:suppressAutoHyphens/>
        <w:ind w:right="-1" w:firstLine="709"/>
        <w:rPr>
          <w:strike/>
          <w:sz w:val="16"/>
          <w:szCs w:val="16"/>
        </w:rPr>
      </w:pPr>
      <w:r w:rsidRPr="00D92E2A">
        <w:rPr>
          <w:sz w:val="16"/>
          <w:szCs w:val="16"/>
        </w:rPr>
        <w:t xml:space="preserve">4.2. Вознаграждение уплачивается путем его списания с Сопутствующего счета Банком без распоряжения Депозитария после совершения соответствующей операции. </w:t>
      </w:r>
    </w:p>
    <w:p w:rsidR="00D92E2A" w:rsidRPr="00D92E2A" w:rsidRDefault="00D92E2A" w:rsidP="00D92E2A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D92E2A" w:rsidRPr="00D92E2A" w:rsidRDefault="00D92E2A" w:rsidP="00D92E2A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D92E2A">
        <w:rPr>
          <w:b/>
          <w:sz w:val="16"/>
          <w:szCs w:val="16"/>
        </w:rPr>
        <w:t>5. ОТВЕТСТВЕННОСТЬ СТОРОН</w:t>
      </w:r>
    </w:p>
    <w:p w:rsidR="00D92E2A" w:rsidRPr="00D92E2A" w:rsidRDefault="00D92E2A" w:rsidP="00D92E2A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15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16" w:author="lebedeva.na" w:date="2017-07-27T11:41:00Z">
            <w:rPr>
              <w:sz w:val="22"/>
            </w:rPr>
          </w:rPrChange>
        </w:rPr>
        <w:t>5.1.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17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18" w:author="lebedeva.na" w:date="2017-07-27T11:41:00Z">
            <w:rPr>
              <w:sz w:val="22"/>
            </w:rPr>
          </w:rPrChange>
        </w:rPr>
        <w:t xml:space="preserve">5.2. </w:t>
      </w:r>
      <w:proofErr w:type="gramStart"/>
      <w:r w:rsidRPr="00D92E2A">
        <w:rPr>
          <w:sz w:val="16"/>
          <w:szCs w:val="16"/>
          <w:rPrChange w:id="19" w:author="lebedeva.na" w:date="2017-07-27T11:41:00Z">
            <w:rPr>
              <w:sz w:val="22"/>
            </w:rPr>
          </w:rPrChange>
        </w:rPr>
        <w:t>За несвоевременное зачисление на Счет поступивших Депозитарию денежных средств либо их необоснованное списание Банком со Счета, а также невыполнения (ненадлежащего выполнения) указаний Депозитария о перечислении денежных средств со Счета либо об их выдаче со Счета Банк уплачивает Депозитарию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D92E2A">
        <w:rPr>
          <w:sz w:val="16"/>
          <w:szCs w:val="16"/>
          <w:rPrChange w:id="20" w:author="lebedeva.na" w:date="2017-07-27T11:41:00Z">
            <w:rPr>
              <w:sz w:val="22"/>
            </w:rPr>
          </w:rPrChange>
        </w:rPr>
        <w:t xml:space="preserve"> совершения соответствующей операции.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21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22" w:author="lebedeva.na" w:date="2017-07-27T11:41:00Z">
            <w:rPr>
              <w:sz w:val="22"/>
            </w:rPr>
          </w:rPrChange>
        </w:rPr>
        <w:t>5.3. Банк не несет ответственности за правильность и достоверность информации, содержащейся в документах Депозитария,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Депозитарий не принял мер по предупреждению такой ситуации, либо ситуация вызвана неисполнением обязательств Депозитария по Договору или противоправными действиями должностных, доверенных лиц Депозитария или третьих лиц.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23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24" w:author="lebedeva.na" w:date="2017-07-27T11:41:00Z">
            <w:rPr>
              <w:sz w:val="22"/>
            </w:rPr>
          </w:rPrChange>
        </w:rPr>
        <w:t>5.4. Банк освобождается от ответственности в случае, если операции по Счету Депозитария задерживаются по вине Банка России либо по другим причинам, не зависящим от Банка.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25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26" w:author="lebedeva.na" w:date="2017-07-27T11:41:00Z">
            <w:rPr>
              <w:sz w:val="22"/>
            </w:rPr>
          </w:rPrChange>
        </w:rPr>
        <w:t>5.5. Депозитарий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27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28" w:author="lebedeva.na" w:date="2017-07-27T11:41:00Z">
            <w:rPr>
              <w:sz w:val="22"/>
            </w:rPr>
          </w:rPrChange>
        </w:rPr>
        <w:t xml:space="preserve">5.6. В случае непредставления Депозитарием Банку дополнительной информации и документов, в срок, указанный в п.3.2.6. Договора, Депозитарий уплачивает Банку штраф, установленный в соответствии с действующими тарифами Банка. 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29" w:author="lebedeva.na" w:date="2017-07-27T11:41:00Z">
            <w:rPr>
              <w:sz w:val="22"/>
            </w:rPr>
          </w:rPrChange>
        </w:rPr>
      </w:pPr>
      <w:proofErr w:type="gramStart"/>
      <w:r w:rsidRPr="00D92E2A">
        <w:rPr>
          <w:sz w:val="16"/>
          <w:szCs w:val="16"/>
          <w:rPrChange w:id="30" w:author="lebedeva.na" w:date="2017-07-27T11:41:00Z">
            <w:rPr>
              <w:sz w:val="22"/>
            </w:rPr>
          </w:rPrChange>
        </w:rPr>
        <w:t>5.7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Российской Федерации, обусловливающие невозможность исполнения Договора</w:t>
      </w:r>
      <w:proofErr w:type="gramEnd"/>
      <w:r w:rsidRPr="00D92E2A">
        <w:rPr>
          <w:sz w:val="16"/>
          <w:szCs w:val="16"/>
          <w:rPrChange w:id="31" w:author="lebedeva.na" w:date="2017-07-27T11:41:00Z">
            <w:rPr>
              <w:sz w:val="22"/>
            </w:rPr>
          </w:rPrChange>
        </w:rPr>
        <w:t>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32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33" w:author="lebedeva.na" w:date="2017-07-27T11:41:00Z">
            <w:rPr>
              <w:sz w:val="22"/>
            </w:rPr>
          </w:rPrChange>
        </w:rPr>
        <w:t>Наступление указанных обстоятельств не влечет прекращения обязатель</w:t>
      </w:r>
      <w:proofErr w:type="gramStart"/>
      <w:r w:rsidRPr="00D92E2A">
        <w:rPr>
          <w:sz w:val="16"/>
          <w:szCs w:val="16"/>
          <w:rPrChange w:id="34" w:author="lebedeva.na" w:date="2017-07-27T11:41:00Z">
            <w:rPr>
              <w:sz w:val="22"/>
            </w:rPr>
          </w:rPrChange>
        </w:rPr>
        <w:t>ств Ст</w:t>
      </w:r>
      <w:proofErr w:type="gramEnd"/>
      <w:r w:rsidRPr="00D92E2A">
        <w:rPr>
          <w:sz w:val="16"/>
          <w:szCs w:val="16"/>
          <w:rPrChange w:id="35" w:author="lebedeva.na" w:date="2017-07-27T11:41:00Z">
            <w:rPr>
              <w:sz w:val="22"/>
            </w:rPr>
          </w:rPrChange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36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37" w:author="lebedeva.na" w:date="2017-07-27T11:41:00Z">
            <w:rPr>
              <w:sz w:val="22"/>
            </w:rPr>
          </w:rPrChange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38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39" w:author="lebedeva.na" w:date="2017-07-27T11:41:00Z">
            <w:rPr>
              <w:sz w:val="22"/>
            </w:rPr>
          </w:rPrChange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40" w:author="lebedeva.na" w:date="2017-07-27T11:41:00Z">
            <w:rPr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  <w:rPrChange w:id="41" w:author="lebedeva.na" w:date="2017-07-27T11:41:00Z">
            <w:rPr>
              <w:b/>
              <w:sz w:val="22"/>
            </w:rPr>
          </w:rPrChange>
        </w:rPr>
      </w:pPr>
      <w:r w:rsidRPr="00D92E2A">
        <w:rPr>
          <w:b/>
          <w:sz w:val="16"/>
          <w:szCs w:val="16"/>
          <w:rPrChange w:id="42" w:author="lebedeva.na" w:date="2017-07-27T11:41:00Z">
            <w:rPr>
              <w:b/>
              <w:sz w:val="22"/>
            </w:rPr>
          </w:rPrChange>
        </w:rPr>
        <w:t>6. СРОК ДЕЙСТВИЯ ДОГОВОРА И ПОРЯДОК</w:t>
      </w:r>
    </w:p>
    <w:p w:rsidR="00D92E2A" w:rsidRPr="00D92E2A" w:rsidRDefault="00D92E2A" w:rsidP="00D92E2A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  <w:rPrChange w:id="43" w:author="lebedeva.na" w:date="2017-07-27T11:41:00Z">
            <w:rPr>
              <w:rFonts w:ascii="Times New Roman" w:hAnsi="Times New Roman"/>
              <w:sz w:val="22"/>
            </w:rPr>
          </w:rPrChange>
        </w:rPr>
      </w:pPr>
      <w:r w:rsidRPr="00D92E2A">
        <w:rPr>
          <w:rFonts w:ascii="Times New Roman" w:hAnsi="Times New Roman"/>
          <w:szCs w:val="16"/>
          <w:rPrChange w:id="44" w:author="lebedeva.na" w:date="2017-07-27T11:41:00Z">
            <w:rPr>
              <w:rFonts w:ascii="Times New Roman" w:hAnsi="Times New Roman"/>
              <w:sz w:val="22"/>
            </w:rPr>
          </w:rPrChange>
        </w:rPr>
        <w:t>ЕГО РАСТОРЖЕНИЯ. ЗАКРЫТИЕ СЧЕТА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sz w:val="16"/>
          <w:szCs w:val="16"/>
          <w:rPrChange w:id="45" w:author="lebedeva.na" w:date="2017-07-27T11:41:00Z">
            <w:rPr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46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47" w:author="lebedeva.na" w:date="2017-07-27T11:41:00Z">
            <w:rPr>
              <w:sz w:val="22"/>
            </w:rPr>
          </w:rPrChange>
        </w:rPr>
        <w:t>6.1. Договор вступает в силу с момента его заключения и действует до конца текущего календарного года.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48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49" w:author="lebedeva.na" w:date="2017-07-27T11:41:00Z">
            <w:rPr>
              <w:sz w:val="22"/>
            </w:rPr>
          </w:rPrChange>
        </w:rPr>
        <w:t>6.2.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50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51" w:author="lebedeva.na" w:date="2017-07-27T11:41:00Z">
            <w:rPr>
              <w:sz w:val="22"/>
            </w:rPr>
          </w:rPrChange>
        </w:rPr>
        <w:t xml:space="preserve">6.3. </w:t>
      </w:r>
      <w:proofErr w:type="gramStart"/>
      <w:r w:rsidRPr="00D92E2A">
        <w:rPr>
          <w:sz w:val="16"/>
          <w:szCs w:val="16"/>
          <w:rPrChange w:id="52" w:author="lebedeva.na" w:date="2017-07-27T11:41:00Z">
            <w:rPr>
              <w:sz w:val="22"/>
            </w:rPr>
          </w:rPrChange>
        </w:rPr>
        <w:t>Договор</w:t>
      </w:r>
      <w:proofErr w:type="gramEnd"/>
      <w:r w:rsidRPr="00D92E2A">
        <w:rPr>
          <w:sz w:val="16"/>
          <w:szCs w:val="16"/>
          <w:rPrChange w:id="53" w:author="lebedeva.na" w:date="2017-07-27T11:41:00Z">
            <w:rPr>
              <w:sz w:val="22"/>
            </w:rPr>
          </w:rPrChange>
        </w:rPr>
        <w:t xml:space="preserve"> может быть расторгнут на основании письменного заявления Депозитария. В заявлении Депозитария должно содержаться подтверждение остатка денежных средств на Счете на дату расторжения Договора. Остаток денежных средств на Счете по указанию Депозитария в течение 7 (семи) рабочих дней после получения заявления Депозитария о расторжении Договора (закрытии Счета) перечисляется по реквизитам, указанным Депозитарием.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  <w:rPrChange w:id="54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55" w:author="lebedeva.na" w:date="2017-07-27T11:41:00Z">
            <w:rPr>
              <w:sz w:val="22"/>
              <w:szCs w:val="22"/>
            </w:rPr>
          </w:rPrChange>
        </w:rPr>
        <w:t>6.6.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Депозитарий.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  <w:rPrChange w:id="56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57" w:author="lebedeva.na" w:date="2017-07-27T11:41:00Z">
            <w:rPr>
              <w:sz w:val="22"/>
              <w:szCs w:val="22"/>
            </w:rPr>
          </w:rPrChange>
        </w:rPr>
        <w:t>6.7. Банк вправе отказаться от исполнения Договора и расторгнуть Договор в одностороннем порядке по истечении шестидесяти дней со дня направления Банком Депозитарию Уведомления, в случае принятия в течение календарного года двух и более решений об отказе в выполнении распоряжения Депозитария о совершении операции.</w:t>
      </w:r>
    </w:p>
    <w:p w:rsidR="00D92E2A" w:rsidRPr="00D92E2A" w:rsidRDefault="00D92E2A" w:rsidP="00D92E2A">
      <w:pPr>
        <w:suppressAutoHyphens/>
        <w:ind w:firstLine="709"/>
        <w:rPr>
          <w:sz w:val="16"/>
          <w:szCs w:val="16"/>
          <w:rPrChange w:id="58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59" w:author="lebedeva.na" w:date="2017-07-27T11:41:00Z">
            <w:rPr>
              <w:sz w:val="22"/>
              <w:szCs w:val="22"/>
            </w:rPr>
          </w:rPrChange>
        </w:rPr>
        <w:t xml:space="preserve">6.8. По требованию Банка </w:t>
      </w:r>
      <w:proofErr w:type="gramStart"/>
      <w:r w:rsidRPr="00D92E2A">
        <w:rPr>
          <w:sz w:val="16"/>
          <w:szCs w:val="16"/>
          <w:rPrChange w:id="60" w:author="lebedeva.na" w:date="2017-07-27T11:41:00Z">
            <w:rPr>
              <w:sz w:val="22"/>
              <w:szCs w:val="22"/>
            </w:rPr>
          </w:rPrChange>
        </w:rPr>
        <w:t>Договор</w:t>
      </w:r>
      <w:proofErr w:type="gramEnd"/>
      <w:r w:rsidRPr="00D92E2A">
        <w:rPr>
          <w:sz w:val="16"/>
          <w:szCs w:val="16"/>
          <w:rPrChange w:id="61" w:author="lebedeva.na" w:date="2017-07-27T11:41:00Z">
            <w:rPr>
              <w:sz w:val="22"/>
              <w:szCs w:val="22"/>
            </w:rPr>
          </w:rPrChange>
        </w:rPr>
        <w:t xml:space="preserve"> может быть расторгнут судом в следующих случаях:</w:t>
      </w:r>
    </w:p>
    <w:p w:rsidR="00D92E2A" w:rsidRPr="00D92E2A" w:rsidRDefault="00D92E2A" w:rsidP="00D92E2A">
      <w:pPr>
        <w:suppressAutoHyphens/>
        <w:autoSpaceDE w:val="0"/>
        <w:autoSpaceDN w:val="0"/>
        <w:adjustRightInd w:val="0"/>
        <w:ind w:firstLine="709"/>
        <w:rPr>
          <w:sz w:val="16"/>
          <w:szCs w:val="16"/>
          <w:rPrChange w:id="62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63" w:author="lebedeva.na" w:date="2017-07-27T11:41:00Z">
            <w:rPr>
              <w:sz w:val="22"/>
              <w:szCs w:val="22"/>
            </w:rPr>
          </w:rPrChange>
        </w:rPr>
        <w:t xml:space="preserve">- когда сумма </w:t>
      </w:r>
      <w:proofErr w:type="gramStart"/>
      <w:r w:rsidRPr="00D92E2A">
        <w:rPr>
          <w:sz w:val="16"/>
          <w:szCs w:val="16"/>
          <w:rPrChange w:id="64" w:author="lebedeva.na" w:date="2017-07-27T11:41:00Z">
            <w:rPr>
              <w:sz w:val="22"/>
              <w:szCs w:val="22"/>
            </w:rPr>
          </w:rPrChange>
        </w:rPr>
        <w:t>денежных средств, хранящихся на Счете  составляет</w:t>
      </w:r>
      <w:proofErr w:type="gramEnd"/>
      <w:r w:rsidRPr="00D92E2A">
        <w:rPr>
          <w:sz w:val="16"/>
          <w:szCs w:val="16"/>
          <w:rPrChange w:id="65" w:author="lebedeva.na" w:date="2017-07-27T11:41:00Z">
            <w:rPr>
              <w:sz w:val="22"/>
              <w:szCs w:val="22"/>
            </w:rPr>
          </w:rPrChange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Депозитария Банком об этом;</w:t>
      </w:r>
    </w:p>
    <w:p w:rsidR="00D92E2A" w:rsidRPr="00D92E2A" w:rsidRDefault="00D92E2A" w:rsidP="00D92E2A">
      <w:pPr>
        <w:suppressAutoHyphens/>
        <w:autoSpaceDE w:val="0"/>
        <w:autoSpaceDN w:val="0"/>
        <w:adjustRightInd w:val="0"/>
        <w:ind w:firstLine="709"/>
        <w:rPr>
          <w:sz w:val="16"/>
          <w:szCs w:val="16"/>
          <w:rPrChange w:id="66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67" w:author="lebedeva.na" w:date="2017-07-27T11:41:00Z">
            <w:rPr>
              <w:sz w:val="22"/>
              <w:szCs w:val="22"/>
            </w:rPr>
          </w:rPrChange>
        </w:rPr>
        <w:t xml:space="preserve">- при отсутствии операций по Счету в течение года. 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68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69" w:author="lebedeva.na" w:date="2017-07-27T11:41:00Z">
            <w:rPr>
              <w:sz w:val="22"/>
            </w:rPr>
          </w:rPrChange>
        </w:rPr>
        <w:t xml:space="preserve">6.9. Расторжение Договора является основанием для закрытия Счета. </w:t>
      </w: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  <w:rPrChange w:id="70" w:author="lebedeva.na" w:date="2017-07-27T11:41:00Z">
            <w:rPr>
              <w:b/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jc w:val="center"/>
        <w:rPr>
          <w:b/>
          <w:sz w:val="16"/>
          <w:szCs w:val="16"/>
          <w:rPrChange w:id="71" w:author="lebedeva.na" w:date="2017-07-27T11:41:00Z">
            <w:rPr>
              <w:b/>
              <w:sz w:val="22"/>
            </w:rPr>
          </w:rPrChange>
        </w:rPr>
      </w:pPr>
      <w:r w:rsidRPr="00D92E2A">
        <w:rPr>
          <w:b/>
          <w:sz w:val="16"/>
          <w:szCs w:val="16"/>
          <w:rPrChange w:id="72" w:author="lebedeva.na" w:date="2017-07-27T11:41:00Z">
            <w:rPr>
              <w:b/>
              <w:sz w:val="22"/>
            </w:rPr>
          </w:rPrChange>
        </w:rPr>
        <w:t>7. ПРОЧИЕ УСЛОВИЯ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73" w:author="lebedeva.na" w:date="2017-07-27T11:41:00Z">
            <w:rPr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74" w:author="lebedeva.na" w:date="2017-07-27T11:41:00Z">
            <w:rPr>
              <w:sz w:val="22"/>
            </w:rPr>
          </w:rPrChange>
        </w:rPr>
      </w:pPr>
      <w:r w:rsidRPr="00D92E2A">
        <w:rPr>
          <w:sz w:val="16"/>
          <w:szCs w:val="16"/>
          <w:rPrChange w:id="75" w:author="lebedeva.na" w:date="2017-07-27T11:41:00Z">
            <w:rPr>
              <w:sz w:val="22"/>
            </w:rPr>
          </w:rPrChange>
        </w:rPr>
        <w:lastRenderedPageBreak/>
        <w:t>7.1. Проценты за пользование Банком денежными средствами на Счете не уплачиваются.</w:t>
      </w:r>
    </w:p>
    <w:p w:rsidR="00D92E2A" w:rsidRPr="00D92E2A" w:rsidRDefault="00D92E2A" w:rsidP="00D92E2A">
      <w:pPr>
        <w:ind w:firstLine="709"/>
        <w:rPr>
          <w:sz w:val="16"/>
          <w:szCs w:val="16"/>
          <w:rPrChange w:id="76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77" w:author="lebedeva.na" w:date="2017-07-27T11:41:00Z">
            <w:rPr>
              <w:sz w:val="22"/>
              <w:szCs w:val="22"/>
            </w:rPr>
          </w:rPrChange>
        </w:rPr>
        <w:t>7.2. Разногласия и споры, возникающие в связи с Договором, подлежат урегулированию ме</w:t>
      </w:r>
      <w:r w:rsidRPr="00D92E2A">
        <w:rPr>
          <w:sz w:val="16"/>
          <w:szCs w:val="16"/>
          <w:rPrChange w:id="78" w:author="lebedeva.na" w:date="2017-07-27T11:41:00Z">
            <w:rPr>
              <w:sz w:val="22"/>
              <w:szCs w:val="22"/>
            </w:rPr>
          </w:rPrChange>
        </w:rPr>
        <w:t>ж</w:t>
      </w:r>
      <w:r w:rsidRPr="00D92E2A">
        <w:rPr>
          <w:sz w:val="16"/>
          <w:szCs w:val="16"/>
          <w:rPrChange w:id="79" w:author="lebedeva.na" w:date="2017-07-27T11:41:00Z">
            <w:rPr>
              <w:sz w:val="22"/>
              <w:szCs w:val="22"/>
            </w:rPr>
          </w:rPrChange>
        </w:rPr>
        <w:t xml:space="preserve">ду Сторонами посредством переговоров. </w:t>
      </w:r>
    </w:p>
    <w:p w:rsidR="00D92E2A" w:rsidRPr="00D92E2A" w:rsidRDefault="00D92E2A" w:rsidP="00D92E2A">
      <w:pPr>
        <w:ind w:firstLine="709"/>
        <w:rPr>
          <w:sz w:val="16"/>
          <w:szCs w:val="16"/>
          <w:rPrChange w:id="80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81" w:author="lebedeva.na" w:date="2017-07-27T11:41:00Z">
            <w:rPr>
              <w:sz w:val="22"/>
              <w:szCs w:val="22"/>
            </w:rPr>
          </w:rPrChange>
        </w:rPr>
        <w:t>В случае</w:t>
      </w:r>
      <w:proofErr w:type="gramStart"/>
      <w:r w:rsidRPr="00D92E2A">
        <w:rPr>
          <w:sz w:val="16"/>
          <w:szCs w:val="16"/>
          <w:rPrChange w:id="82" w:author="lebedeva.na" w:date="2017-07-27T11:41:00Z">
            <w:rPr>
              <w:sz w:val="22"/>
              <w:szCs w:val="22"/>
            </w:rPr>
          </w:rPrChange>
        </w:rPr>
        <w:t>,</w:t>
      </w:r>
      <w:proofErr w:type="gramEnd"/>
      <w:r w:rsidRPr="00D92E2A">
        <w:rPr>
          <w:sz w:val="16"/>
          <w:szCs w:val="16"/>
          <w:rPrChange w:id="83" w:author="lebedeva.na" w:date="2017-07-27T11:41:00Z">
            <w:rPr>
              <w:sz w:val="22"/>
              <w:szCs w:val="22"/>
            </w:rPr>
          </w:rPrChange>
        </w:rPr>
        <w:t xml:space="preserve"> если Стороны не достигнут соглашения по возникшему спору в результате перег</w:t>
      </w:r>
      <w:r w:rsidRPr="00D92E2A">
        <w:rPr>
          <w:sz w:val="16"/>
          <w:szCs w:val="16"/>
          <w:rPrChange w:id="84" w:author="lebedeva.na" w:date="2017-07-27T11:41:00Z">
            <w:rPr>
              <w:sz w:val="22"/>
              <w:szCs w:val="22"/>
            </w:rPr>
          </w:rPrChange>
        </w:rPr>
        <w:t>о</w:t>
      </w:r>
      <w:r w:rsidRPr="00D92E2A">
        <w:rPr>
          <w:sz w:val="16"/>
          <w:szCs w:val="16"/>
          <w:rPrChange w:id="85" w:author="lebedeva.na" w:date="2017-07-27T11:41:00Z">
            <w:rPr>
              <w:sz w:val="22"/>
              <w:szCs w:val="22"/>
            </w:rPr>
          </w:rPrChange>
        </w:rPr>
        <w:t>воров, спор между Сторонами подлежит рассмотрению в Арбитражном суде  по месту нахождения Банка.</w:t>
      </w:r>
    </w:p>
    <w:p w:rsidR="00D92E2A" w:rsidRPr="00D92E2A" w:rsidRDefault="00D92E2A" w:rsidP="00D92E2A">
      <w:pPr>
        <w:ind w:firstLine="709"/>
        <w:rPr>
          <w:sz w:val="16"/>
          <w:szCs w:val="16"/>
          <w:rPrChange w:id="86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87" w:author="lebedeva.na" w:date="2017-07-27T11:41:00Z">
            <w:rPr>
              <w:sz w:val="22"/>
              <w:szCs w:val="22"/>
            </w:rPr>
          </w:rPrChange>
        </w:rPr>
        <w:t>7.3. Договор составлен в двух экземплярах, имеющих одинаковую юридическую силу, по о</w:t>
      </w:r>
      <w:r w:rsidRPr="00D92E2A">
        <w:rPr>
          <w:sz w:val="16"/>
          <w:szCs w:val="16"/>
          <w:rPrChange w:id="88" w:author="lebedeva.na" w:date="2017-07-27T11:41:00Z">
            <w:rPr>
              <w:sz w:val="22"/>
              <w:szCs w:val="22"/>
            </w:rPr>
          </w:rPrChange>
        </w:rPr>
        <w:t>д</w:t>
      </w:r>
      <w:r w:rsidRPr="00D92E2A">
        <w:rPr>
          <w:sz w:val="16"/>
          <w:szCs w:val="16"/>
          <w:rPrChange w:id="89" w:author="lebedeva.na" w:date="2017-07-27T11:41:00Z">
            <w:rPr>
              <w:sz w:val="22"/>
              <w:szCs w:val="22"/>
            </w:rPr>
          </w:rPrChange>
        </w:rPr>
        <w:t>ному для каждой из Сторон.</w:t>
      </w:r>
    </w:p>
    <w:p w:rsidR="00D92E2A" w:rsidRPr="00D92E2A" w:rsidRDefault="00D92E2A" w:rsidP="00D92E2A">
      <w:pPr>
        <w:ind w:firstLine="709"/>
        <w:rPr>
          <w:sz w:val="16"/>
          <w:szCs w:val="16"/>
          <w:rPrChange w:id="90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91" w:author="lebedeva.na" w:date="2017-07-27T11:41:00Z">
            <w:rPr>
              <w:sz w:val="22"/>
              <w:szCs w:val="22"/>
            </w:rPr>
          </w:rPrChange>
        </w:rPr>
        <w:t>7.4.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D92E2A">
        <w:rPr>
          <w:sz w:val="16"/>
          <w:szCs w:val="16"/>
          <w:rPrChange w:id="92" w:author="lebedeva.na" w:date="2017-07-27T11:41:00Z">
            <w:rPr>
              <w:sz w:val="22"/>
              <w:szCs w:val="22"/>
            </w:rPr>
          </w:rPrChange>
        </w:rPr>
        <w:t>е</w:t>
      </w:r>
      <w:r w:rsidRPr="00D92E2A">
        <w:rPr>
          <w:sz w:val="16"/>
          <w:szCs w:val="16"/>
          <w:rPrChange w:id="93" w:author="lebedeva.na" w:date="2017-07-27T11:41:00Z">
            <w:rPr>
              <w:sz w:val="22"/>
              <w:szCs w:val="22"/>
            </w:rPr>
          </w:rPrChange>
        </w:rPr>
        <w:t>нения и дополнения к Договору являются его неотъемлемыми частями.</w:t>
      </w:r>
    </w:p>
    <w:p w:rsidR="00D92E2A" w:rsidRPr="00D92E2A" w:rsidRDefault="00D92E2A" w:rsidP="00D92E2A">
      <w:pPr>
        <w:ind w:firstLine="709"/>
        <w:rPr>
          <w:sz w:val="16"/>
          <w:szCs w:val="16"/>
          <w:rPrChange w:id="94" w:author="lebedeva.na" w:date="2017-07-27T11:41:00Z">
            <w:rPr>
              <w:sz w:val="22"/>
              <w:szCs w:val="22"/>
            </w:rPr>
          </w:rPrChange>
        </w:rPr>
      </w:pPr>
      <w:r w:rsidRPr="00D92E2A">
        <w:rPr>
          <w:sz w:val="16"/>
          <w:szCs w:val="16"/>
          <w:rPrChange w:id="95" w:author="lebedeva.na" w:date="2017-07-27T11:41:00Z">
            <w:rPr>
              <w:sz w:val="22"/>
              <w:szCs w:val="22"/>
            </w:rPr>
          </w:rPrChange>
        </w:rPr>
        <w:t>7.5.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D92E2A" w:rsidRPr="00D92E2A" w:rsidRDefault="00D92E2A" w:rsidP="00D92E2A">
      <w:pPr>
        <w:suppressAutoHyphens/>
        <w:ind w:right="-1" w:firstLine="709"/>
        <w:rPr>
          <w:sz w:val="16"/>
          <w:szCs w:val="16"/>
          <w:rPrChange w:id="96" w:author="lebedeva.na" w:date="2017-07-27T11:41:00Z">
            <w:rPr>
              <w:sz w:val="22"/>
              <w:szCs w:val="22"/>
            </w:rPr>
          </w:rPrChange>
        </w:rPr>
      </w:pPr>
    </w:p>
    <w:p w:rsidR="00D92E2A" w:rsidRPr="00D92E2A" w:rsidRDefault="00D92E2A" w:rsidP="00D92E2A">
      <w:pPr>
        <w:suppressAutoHyphens/>
        <w:ind w:right="-1" w:firstLine="709"/>
        <w:rPr>
          <w:b/>
          <w:sz w:val="16"/>
          <w:szCs w:val="16"/>
          <w:rPrChange w:id="97" w:author="lebedeva.na" w:date="2017-07-27T11:41:00Z">
            <w:rPr>
              <w:b/>
              <w:sz w:val="22"/>
            </w:rPr>
          </w:rPrChange>
        </w:rPr>
      </w:pPr>
    </w:p>
    <w:p w:rsidR="00D92E2A" w:rsidRPr="00D92E2A" w:rsidRDefault="00D92E2A" w:rsidP="00D92E2A">
      <w:pPr>
        <w:suppressAutoHyphens/>
        <w:ind w:left="284" w:right="284" w:firstLine="426"/>
        <w:jc w:val="center"/>
        <w:rPr>
          <w:b/>
          <w:sz w:val="16"/>
          <w:szCs w:val="16"/>
          <w:rPrChange w:id="98" w:author="lebedeva.na" w:date="2017-07-27T11:41:00Z">
            <w:rPr>
              <w:b/>
              <w:sz w:val="22"/>
            </w:rPr>
          </w:rPrChange>
        </w:rPr>
      </w:pPr>
      <w:r w:rsidRPr="00D92E2A">
        <w:rPr>
          <w:b/>
          <w:sz w:val="16"/>
          <w:szCs w:val="16"/>
          <w:rPrChange w:id="99" w:author="lebedeva.na" w:date="2017-07-27T11:41:00Z">
            <w:rPr>
              <w:b/>
              <w:sz w:val="22"/>
            </w:rPr>
          </w:rPrChange>
        </w:rPr>
        <w:t xml:space="preserve">8. ЮРИДИЧЕСКИЕ АДРЕСА, ПЛАТЕЖНЫЕ РЕКВИЗИТЫ </w:t>
      </w:r>
    </w:p>
    <w:p w:rsidR="00D92E2A" w:rsidRPr="00D92E2A" w:rsidRDefault="00D92E2A" w:rsidP="00D92E2A">
      <w:pPr>
        <w:jc w:val="center"/>
        <w:rPr>
          <w:b/>
          <w:sz w:val="16"/>
          <w:szCs w:val="16"/>
          <w:rPrChange w:id="100" w:author="lebedeva.na" w:date="2017-07-27T11:41:00Z">
            <w:rPr>
              <w:b/>
              <w:sz w:val="22"/>
            </w:rPr>
          </w:rPrChange>
        </w:rPr>
      </w:pPr>
      <w:r w:rsidRPr="00D92E2A">
        <w:rPr>
          <w:b/>
          <w:sz w:val="16"/>
          <w:szCs w:val="16"/>
          <w:rPrChange w:id="101" w:author="lebedeva.na" w:date="2017-07-27T11:41:00Z">
            <w:rPr>
              <w:b/>
              <w:sz w:val="22"/>
            </w:rPr>
          </w:rPrChange>
        </w:rPr>
        <w:t>И ПОДПИСИ СТОРОН. АДРЕСА И РЕКВИЗИТЫ СТОРОН</w:t>
      </w:r>
    </w:p>
    <w:p w:rsidR="00D92E2A" w:rsidRPr="00D92E2A" w:rsidRDefault="00D92E2A" w:rsidP="00D92E2A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D92E2A" w:rsidRPr="00D92E2A" w:rsidTr="00D64038">
        <w:tc>
          <w:tcPr>
            <w:tcW w:w="4856" w:type="dxa"/>
            <w:gridSpan w:val="2"/>
          </w:tcPr>
          <w:p w:rsidR="00D92E2A" w:rsidRPr="00D92E2A" w:rsidRDefault="00D92E2A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D92E2A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D92E2A" w:rsidRPr="00D92E2A" w:rsidRDefault="00D92E2A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D92E2A">
              <w:rPr>
                <w:b/>
                <w:sz w:val="16"/>
                <w:szCs w:val="16"/>
              </w:rPr>
              <w:t>ДЕПОЗИТАРИЙ:</w:t>
            </w:r>
          </w:p>
        </w:tc>
      </w:tr>
      <w:tr w:rsidR="00D92E2A" w:rsidRPr="00D92E2A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Адрес:_________________________________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ИНН __________________________________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БИК __________________________________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К/С ___________________________________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Руководитель 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D92E2A" w:rsidRPr="00D92E2A" w:rsidRDefault="00D92E2A" w:rsidP="00D64038">
            <w:pPr>
              <w:ind w:right="-7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М.П.</w:t>
            </w:r>
          </w:p>
          <w:p w:rsidR="00D92E2A" w:rsidRPr="00D92E2A" w:rsidRDefault="00D92E2A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D92E2A" w:rsidRPr="00D92E2A" w:rsidRDefault="00D92E2A" w:rsidP="00D64038">
            <w:pPr>
              <w:ind w:right="284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Главный бухгалтер 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D92E2A" w:rsidRPr="00D92E2A" w:rsidRDefault="00D92E2A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</w:t>
            </w:r>
          </w:p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</w:t>
            </w:r>
          </w:p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</w:t>
            </w:r>
          </w:p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</w:t>
            </w:r>
          </w:p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______________________________________</w:t>
            </w:r>
          </w:p>
          <w:p w:rsidR="00D92E2A" w:rsidRPr="00D92E2A" w:rsidRDefault="00D92E2A" w:rsidP="00D64038">
            <w:pPr>
              <w:ind w:right="284" w:firstLine="71"/>
              <w:rPr>
                <w:sz w:val="16"/>
                <w:szCs w:val="16"/>
              </w:rPr>
            </w:pP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Руководитель 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D92E2A" w:rsidRPr="00D92E2A" w:rsidRDefault="00D92E2A" w:rsidP="00D64038">
            <w:pPr>
              <w:ind w:right="-7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М.П.</w:t>
            </w:r>
          </w:p>
          <w:p w:rsidR="00D92E2A" w:rsidRPr="00D92E2A" w:rsidRDefault="00D92E2A" w:rsidP="00D64038">
            <w:pPr>
              <w:ind w:right="-70"/>
              <w:rPr>
                <w:sz w:val="16"/>
                <w:szCs w:val="16"/>
              </w:rPr>
            </w:pPr>
          </w:p>
          <w:p w:rsidR="00D92E2A" w:rsidRPr="00D92E2A" w:rsidRDefault="00D92E2A" w:rsidP="00D64038">
            <w:pPr>
              <w:ind w:right="284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Главный бухгалтер _______________________________</w:t>
            </w:r>
          </w:p>
          <w:p w:rsidR="00D92E2A" w:rsidRPr="00D92E2A" w:rsidRDefault="00D92E2A" w:rsidP="00D64038">
            <w:pPr>
              <w:ind w:right="-450"/>
              <w:rPr>
                <w:sz w:val="16"/>
                <w:szCs w:val="16"/>
              </w:rPr>
            </w:pPr>
            <w:r w:rsidRPr="00D92E2A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</w:tc>
      </w:tr>
    </w:tbl>
    <w:p w:rsidR="009C7613" w:rsidRPr="00D92E2A" w:rsidRDefault="009C7613">
      <w:pPr>
        <w:rPr>
          <w:sz w:val="16"/>
          <w:szCs w:val="16"/>
        </w:rPr>
      </w:pPr>
    </w:p>
    <w:sectPr w:rsidR="009C7613" w:rsidRPr="00D92E2A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92E2A"/>
    <w:rsid w:val="006E74AF"/>
    <w:rsid w:val="009C7613"/>
    <w:rsid w:val="00C81BF1"/>
    <w:rsid w:val="00D92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E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uiPriority w:val="99"/>
    <w:qFormat/>
    <w:rsid w:val="00D92E2A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sid w:val="00D92E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D92E2A"/>
    <w:pPr>
      <w:keepNext/>
      <w:ind w:left="284" w:right="284" w:firstLine="426"/>
      <w:jc w:val="center"/>
    </w:pPr>
    <w:rPr>
      <w:rFonts w:ascii="Arial" w:hAnsi="Arial"/>
      <w:b/>
      <w:sz w:val="16"/>
    </w:rPr>
  </w:style>
  <w:style w:type="paragraph" w:styleId="a5">
    <w:name w:val="Balloon Text"/>
    <w:basedOn w:val="a"/>
    <w:link w:val="a6"/>
    <w:uiPriority w:val="99"/>
    <w:semiHidden/>
    <w:unhideWhenUsed/>
    <w:rsid w:val="00D92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E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3205</Words>
  <Characters>18270</Characters>
  <Application>Microsoft Office Word</Application>
  <DocSecurity>0</DocSecurity>
  <Lines>152</Lines>
  <Paragraphs>42</Paragraphs>
  <ScaleCrop>false</ScaleCrop>
  <Company/>
  <LinksUpToDate>false</LinksUpToDate>
  <CharactersWithSpaces>21433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2017-07-27T12:55:00Z</dcterms:created>
  <dcterms:modified xsi:type="dcterms:W3CDTF">2017-07-27T12:56:00Z</dcterms:modified>
</cp:coreProperties>
</file>